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8B25" w14:textId="22DC7E96" w:rsidR="00E93460" w:rsidRPr="000B1B6A" w:rsidRDefault="00354B48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FF10D97" wp14:editId="291C936D">
              <wp:simplePos x="0" y="0"/>
              <wp:positionH relativeFrom="column">
                <wp:posOffset>4791075</wp:posOffset>
              </wp:positionH>
              <wp:positionV relativeFrom="paragraph">
                <wp:posOffset>-454025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6978D0B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AEC31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3AA07BE" wp14:editId="4CF7D1F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6FBF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26C2C17" w14:textId="31BEF066" w:rsidR="004E452E" w:rsidRPr="00190A50" w:rsidRDefault="00475619" w:rsidP="00475619">
      <w:pPr>
        <w:ind w:left="-360" w:right="-270"/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HEALTH ADMINISTRATION LEADERSHIP/SPECIAL TOPICS-PILOT</w:t>
      </w:r>
    </w:p>
    <w:p w14:paraId="0AE4122D" w14:textId="5ADD7E0C" w:rsidR="005A4F28" w:rsidRPr="00190A50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>(</w:t>
      </w:r>
      <w:r w:rsidR="00475619">
        <w:rPr>
          <w:rFonts w:ascii="Times New Roman" w:hAnsi="Times New Roman" w:cs="Times New Roman"/>
          <w:sz w:val="72"/>
        </w:rPr>
        <w:t>61</w:t>
      </w:r>
      <w:r w:rsidR="00190A50">
        <w:rPr>
          <w:rFonts w:ascii="Times New Roman" w:hAnsi="Times New Roman" w:cs="Times New Roman"/>
          <w:sz w:val="72"/>
        </w:rPr>
        <w:t>5</w:t>
      </w:r>
      <w:r w:rsidRPr="00190A50">
        <w:rPr>
          <w:rFonts w:ascii="Times New Roman" w:hAnsi="Times New Roman" w:cs="Times New Roman"/>
          <w:sz w:val="72"/>
        </w:rPr>
        <w:t>)</w:t>
      </w:r>
    </w:p>
    <w:p w14:paraId="6A99F514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C3EEAA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14:paraId="32A7E7B8" w14:textId="77777777"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E715056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C23F2EC" w14:textId="6BC63F27"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354B48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A2B0EFD" w14:textId="77777777"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0EAF62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0F1DB69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97B0930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01C3932" w14:textId="497EFB94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BBB689B" w14:textId="300E9D16" w:rsidR="00625872" w:rsidRPr="00625872" w:rsidRDefault="00625872" w:rsidP="0062587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587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Description:</w:t>
      </w:r>
    </w:p>
    <w:p w14:paraId="38D111E4" w14:textId="77777777" w:rsidR="00475619" w:rsidRPr="00462FCD" w:rsidRDefault="00475619" w:rsidP="00475619">
      <w:pPr>
        <w:rPr>
          <w:rFonts w:ascii="Times New Roman" w:hAnsi="Times New Roman" w:cs="Times New Roman"/>
          <w:sz w:val="24"/>
        </w:rPr>
      </w:pPr>
      <w:r w:rsidRPr="00462FCD">
        <w:rPr>
          <w:rFonts w:ascii="Times New Roman" w:hAnsi="Times New Roman" w:cs="Times New Roman"/>
          <w:sz w:val="24"/>
        </w:rPr>
        <w:t>Demonstrate communication skills in securing, arranging, organizing, and presenting information orally on the provided health topic.</w:t>
      </w:r>
    </w:p>
    <w:p w14:paraId="2FBF3AC4" w14:textId="5C25E716" w:rsidR="00625872" w:rsidRPr="00625872" w:rsidRDefault="00625872" w:rsidP="001E7D89">
      <w:pPr>
        <w:widowContro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5872">
        <w:rPr>
          <w:rFonts w:ascii="Times New Roman" w:hAnsi="Times New Roman" w:cs="Times New Roman"/>
          <w:b/>
          <w:sz w:val="24"/>
          <w:szCs w:val="24"/>
          <w:u w:val="single"/>
        </w:rPr>
        <w:t>Topic:</w:t>
      </w:r>
    </w:p>
    <w:p w14:paraId="059F8940" w14:textId="3D99D55B" w:rsidR="00625872" w:rsidRPr="001B3EDB" w:rsidRDefault="001B3EDB" w:rsidP="001B3EDB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Telehealth care is becoming increasingly popular. Create a presentation highlighting the benefits and detractors to telehealth care.</w:t>
      </w:r>
    </w:p>
    <w:p w14:paraId="0D9A6C84" w14:textId="19C9598C" w:rsidR="00625872" w:rsidRPr="00625872" w:rsidRDefault="00354B48" w:rsidP="00625872">
      <w:pPr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</w:t>
      </w:r>
      <w:r w:rsidR="00625872" w:rsidRPr="00354B48">
        <w:rPr>
          <w:rFonts w:ascii="Times New Roman" w:hAnsi="Times New Roman" w:cs="Times New Roman"/>
          <w:b/>
          <w:sz w:val="24"/>
          <w:szCs w:val="24"/>
          <w:u w:val="single"/>
        </w:rPr>
        <w:t xml:space="preserve">udging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625872" w:rsidRPr="00354B48">
        <w:rPr>
          <w:rFonts w:ascii="Times New Roman" w:hAnsi="Times New Roman" w:cs="Times New Roman"/>
          <w:b/>
          <w:sz w:val="24"/>
          <w:szCs w:val="24"/>
          <w:u w:val="single"/>
        </w:rPr>
        <w:t>rocedure</w:t>
      </w:r>
    </w:p>
    <w:p w14:paraId="0D297CFF" w14:textId="77777777" w:rsidR="00625872" w:rsidRPr="00625872" w:rsidRDefault="00625872" w:rsidP="0062587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14:paraId="0BAD0267" w14:textId="77777777" w:rsidR="00625872" w:rsidRPr="00625872" w:rsidRDefault="00625872" w:rsidP="006258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25872">
        <w:rPr>
          <w:rFonts w:ascii="Times New Roman" w:hAnsi="Times New Roman" w:cs="Times New Roman"/>
          <w:bCs/>
          <w:sz w:val="24"/>
          <w:szCs w:val="24"/>
        </w:rPr>
        <w:t>The length of set-up will be no more than three (3) minutes.</w:t>
      </w:r>
    </w:p>
    <w:p w14:paraId="0741F300" w14:textId="77777777" w:rsidR="00625872" w:rsidRPr="00625872" w:rsidRDefault="00625872" w:rsidP="006258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25872">
        <w:rPr>
          <w:rFonts w:ascii="Times New Roman" w:hAnsi="Times New Roman" w:cs="Times New Roman"/>
          <w:bCs/>
          <w:sz w:val="24"/>
          <w:szCs w:val="24"/>
        </w:rPr>
        <w:t xml:space="preserve">Set-up will be stopped at three (3) minutes to begin the presentation.  </w:t>
      </w:r>
    </w:p>
    <w:p w14:paraId="081408B7" w14:textId="77777777" w:rsidR="00625872" w:rsidRPr="00625872" w:rsidRDefault="00625872" w:rsidP="006258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25872">
        <w:rPr>
          <w:rFonts w:ascii="Times New Roman" w:hAnsi="Times New Roman" w:cs="Times New Roman"/>
          <w:bCs/>
          <w:sz w:val="24"/>
          <w:szCs w:val="24"/>
        </w:rPr>
        <w:t xml:space="preserve">The presentation will be no less than seven (7) minutes and more than ten (10) minutes. </w:t>
      </w:r>
    </w:p>
    <w:p w14:paraId="039F136D" w14:textId="77777777" w:rsidR="00625872" w:rsidRPr="00625872" w:rsidRDefault="00625872" w:rsidP="00625872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25872">
        <w:rPr>
          <w:rFonts w:ascii="Times New Roman" w:hAnsi="Times New Roman" w:cs="Times New Roman"/>
          <w:bCs/>
          <w:sz w:val="24"/>
          <w:szCs w:val="24"/>
        </w:rPr>
        <w:t>The presentation will be stopped at ten (10) minutes; followed by judges’ questions not to exceed five (5) minutes.</w:t>
      </w:r>
    </w:p>
    <w:p w14:paraId="08B8DFE5" w14:textId="77777777" w:rsidR="00625872" w:rsidRPr="00625872" w:rsidRDefault="00625872" w:rsidP="00625872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Excuse contestants upon completion of judges’ questions.</w:t>
      </w:r>
    </w:p>
    <w:p w14:paraId="3771F682" w14:textId="77777777" w:rsidR="00625872" w:rsidRPr="00625872" w:rsidRDefault="00625872" w:rsidP="00625872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b/>
          <w:sz w:val="24"/>
          <w:szCs w:val="24"/>
        </w:rPr>
        <w:t xml:space="preserve">There can be no ties in the </w:t>
      </w:r>
      <w:bookmarkStart w:id="1" w:name="_GoBack"/>
      <w:bookmarkEnd w:id="1"/>
      <w:r w:rsidRPr="00625872">
        <w:rPr>
          <w:rFonts w:ascii="Times New Roman" w:hAnsi="Times New Roman" w:cs="Times New Roman"/>
          <w:b/>
          <w:sz w:val="24"/>
          <w:szCs w:val="24"/>
        </w:rPr>
        <w:t>top ten (10) contestants.</w:t>
      </w:r>
      <w:r w:rsidRPr="00625872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2A0ABA69" w14:textId="77777777" w:rsidR="00625872" w:rsidRPr="00625872" w:rsidRDefault="00625872" w:rsidP="00625872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789E182C" w14:textId="77777777" w:rsidR="00625872" w:rsidRPr="00625872" w:rsidRDefault="00625872" w:rsidP="00625872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64123B81" w14:textId="77777777" w:rsidR="00625872" w:rsidRPr="00625872" w:rsidRDefault="00625872" w:rsidP="00625872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14:paraId="2A81B6E1" w14:textId="77777777" w:rsidR="00625872" w:rsidRPr="00625872" w:rsidRDefault="00625872" w:rsidP="00625872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625872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4D51A89C" w14:textId="77777777" w:rsidR="00625872" w:rsidRPr="00625872" w:rsidRDefault="00625872" w:rsidP="0062587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0BE3E77" w14:textId="77777777" w:rsidR="00625872" w:rsidRPr="00625872" w:rsidRDefault="00625872" w:rsidP="0062587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bCs/>
          <w:sz w:val="24"/>
          <w:szCs w:val="24"/>
        </w:rPr>
      </w:pPr>
      <w:r w:rsidRPr="00625872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  <w:r w:rsidRPr="006258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625872" w:rsidRPr="00625872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83808" w14:textId="77777777" w:rsidR="00A92B84" w:rsidRDefault="00A92B84" w:rsidP="004E452E">
      <w:pPr>
        <w:spacing w:after="0" w:line="240" w:lineRule="auto"/>
      </w:pPr>
      <w:r>
        <w:separator/>
      </w:r>
    </w:p>
  </w:endnote>
  <w:endnote w:type="continuationSeparator" w:id="0">
    <w:p w14:paraId="24305E85" w14:textId="77777777" w:rsidR="00A92B84" w:rsidRDefault="00A92B8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8AE85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666D3C1" wp14:editId="11D6870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72F5D" w14:textId="77777777" w:rsidR="00A92B84" w:rsidRDefault="00A92B84" w:rsidP="004E452E">
      <w:pPr>
        <w:spacing w:after="0" w:line="240" w:lineRule="auto"/>
      </w:pPr>
      <w:r>
        <w:separator/>
      </w:r>
    </w:p>
  </w:footnote>
  <w:footnote w:type="continuationSeparator" w:id="0">
    <w:p w14:paraId="326E1821" w14:textId="77777777" w:rsidR="00A92B84" w:rsidRDefault="00A92B8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7930" w14:textId="77777777"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14:paraId="65F4F5DC" w14:textId="2AFF3E3B" w:rsidR="004E452E" w:rsidRPr="00190A50" w:rsidRDefault="0047561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HEALTH ADMINISTRATION LEADERSHIP/SPECIAL TOPICS-PILOT</w:t>
    </w:r>
  </w:p>
  <w:p w14:paraId="0188E772" w14:textId="1A9CBDCD" w:rsidR="004E452E" w:rsidRPr="001A2C02" w:rsidRDefault="009D1D3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190A50">
      <w:rPr>
        <w:rFonts w:ascii="Times New Roman" w:hAnsi="Times New Roman" w:cs="Times New Roman"/>
        <w:szCs w:val="24"/>
      </w:rPr>
      <w:t xml:space="preserve">KEY </w:t>
    </w:r>
    <w:r w:rsidR="004E452E" w:rsidRPr="00190A50">
      <w:rPr>
        <w:rFonts w:ascii="Times New Roman" w:hAnsi="Times New Roman" w:cs="Times New Roman"/>
        <w:szCs w:val="24"/>
      </w:rPr>
      <w:t>202</w:t>
    </w:r>
    <w:r w:rsidR="00354B48">
      <w:rPr>
        <w:rFonts w:ascii="Times New Roman" w:hAnsi="Times New Roman" w:cs="Times New Roman"/>
        <w:szCs w:val="24"/>
      </w:rPr>
      <w:t>2</w:t>
    </w:r>
  </w:p>
  <w:p w14:paraId="7C23B0D0" w14:textId="4EC93F41" w:rsidR="00466725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B3ED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B3ED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004328CF" w14:textId="77777777" w:rsidR="00466725" w:rsidRDefault="004667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2D39"/>
    <w:multiLevelType w:val="hybridMultilevel"/>
    <w:tmpl w:val="CD18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17376"/>
    <w:multiLevelType w:val="hybridMultilevel"/>
    <w:tmpl w:val="7BD64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734E6"/>
    <w:rsid w:val="000B0036"/>
    <w:rsid w:val="000B1B6A"/>
    <w:rsid w:val="00107680"/>
    <w:rsid w:val="001834C7"/>
    <w:rsid w:val="00190A50"/>
    <w:rsid w:val="001A2C02"/>
    <w:rsid w:val="001B3EDB"/>
    <w:rsid w:val="001B7C3F"/>
    <w:rsid w:val="001E7D89"/>
    <w:rsid w:val="002E207B"/>
    <w:rsid w:val="00322D96"/>
    <w:rsid w:val="00354B48"/>
    <w:rsid w:val="00360E75"/>
    <w:rsid w:val="00457593"/>
    <w:rsid w:val="00466725"/>
    <w:rsid w:val="00475619"/>
    <w:rsid w:val="00476E10"/>
    <w:rsid w:val="004B48C5"/>
    <w:rsid w:val="004E452E"/>
    <w:rsid w:val="005A0D13"/>
    <w:rsid w:val="005A4F28"/>
    <w:rsid w:val="00625872"/>
    <w:rsid w:val="006A3360"/>
    <w:rsid w:val="006C5DDB"/>
    <w:rsid w:val="007E17E2"/>
    <w:rsid w:val="008A3569"/>
    <w:rsid w:val="009109F1"/>
    <w:rsid w:val="0095610C"/>
    <w:rsid w:val="009D1D39"/>
    <w:rsid w:val="00A92B84"/>
    <w:rsid w:val="00AB23DD"/>
    <w:rsid w:val="00B8308E"/>
    <w:rsid w:val="00BD03C7"/>
    <w:rsid w:val="00D20067"/>
    <w:rsid w:val="00DF7483"/>
    <w:rsid w:val="00E125D3"/>
    <w:rsid w:val="00F212DB"/>
    <w:rsid w:val="00FB0FF8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42E6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22D96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2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3</cp:revision>
  <cp:lastPrinted>2020-08-07T19:32:00Z</cp:lastPrinted>
  <dcterms:created xsi:type="dcterms:W3CDTF">2021-08-21T17:28:00Z</dcterms:created>
  <dcterms:modified xsi:type="dcterms:W3CDTF">2021-08-27T17:38:00Z</dcterms:modified>
</cp:coreProperties>
</file>